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59" w:rsidRPr="00554559" w:rsidRDefault="00554559" w:rsidP="00554559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554559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Повседневная жизнь населения 6 класс</w:t>
      </w:r>
    </w:p>
    <w:p w:rsidR="00554559" w:rsidRPr="00554559" w:rsidRDefault="00554559" w:rsidP="00554559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55455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Повседневная жизнь населения для учащихся 6 класса с ответами. Те</w:t>
      </w:r>
      <w:proofErr w:type="gramStart"/>
      <w:r w:rsidRPr="0055455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55455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554559" w:rsidRPr="00554559" w:rsidRDefault="00554559" w:rsidP="0055455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55455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позиции, которые характеризуют положение семьи в Древнерусском государстве. Запи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большое количество членов семьи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главенствующее положение отца семейства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освобождение детей от всякого труда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в быту языческих обычаев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решение всех вопросов сообща, с учётом мнения всех членов семьи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соблюдение исключительно христианских традиций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Жилище крестьян, срубленное из дерева, — это __________.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554559" w:rsidRPr="00554559" w:rsidRDefault="00554559" w:rsidP="00554559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55455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понёва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чепец женщины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онучи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кожух</w:t>
        </w:r>
      </w:ins>
    </w:p>
    <w:p w:rsidR="00554559" w:rsidRPr="00554559" w:rsidRDefault="00554559" w:rsidP="00554559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7" w:author="Unknown">
        <w:r w:rsidRPr="0055455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украшение на голову у замужней женщины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традиционная одежда из шкуры, шуба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домотканая шерстяная юбка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ткань для обёртывания ног под лапти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товары, которые привозили в древнерусский город иностранные купцы (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наименова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ния). Запишите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пряности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шкурки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ткани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ювелирные украшения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плуг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борона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Древнерусском государстве иконописцы брали за образ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цы творения греческих мастеров. Греками в Древней Руси называли жителей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Италии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Германии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Византии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Арабского халифата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термина, которые означали раз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личные части дома богатого человека в Древней Руси. Запишите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терем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сарай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клети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горница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погреб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ледник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старинный музыкальный щипковый инструмент, игрой на котором развлекали гостей на пирах?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барабан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гусли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губная гармошка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правильный ответ об образе жизни верхов общества и основной части населения.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одежда была примерно одинаковой по фасону, но знать использовала более дорогие ткани и материалы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фасоны одежды принципиально различались у знати и основной массы населения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народ никогда не участвовал в массовых гуляниях, ор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ганизованных 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знатью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знать строго регламентировала все народные праздники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вид верхней одежды — плащ без рукавов, украшенный мехом, пряжками, драгоценными камнями?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шуба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зипун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кожух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епанча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Ремесленник, изготавливающий керамическую посуду, это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гончар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кожевник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ювелир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кузнец</w:t>
        </w:r>
      </w:ins>
    </w:p>
    <w:p w:rsidR="00554559" w:rsidRPr="00554559" w:rsidRDefault="00554559" w:rsidP="0055455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9" w:author="Unknown">
        <w:r w:rsidRPr="0055455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черты, которые характеризуют положение семьи в Древнерусском государстве. Запишите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обязательное получение образования всеми членами семьи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совместный труд всех членов семьи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главенствующее положение матери семейства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языческих обычаев в быту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небольшой состав семьи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приучение к труду с раннего детства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Тонкая щепка дерева, которая использовалась для освещения жилища, — это __________.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554559" w:rsidRPr="00554559" w:rsidRDefault="00554559" w:rsidP="00554559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55455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зипун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понёва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порты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онучи</w:t>
        </w:r>
      </w:ins>
    </w:p>
    <w:p w:rsidR="00554559" w:rsidRPr="00554559" w:rsidRDefault="00554559" w:rsidP="00554559">
      <w:pPr>
        <w:shd w:val="clear" w:color="auto" w:fill="FFFFFF"/>
        <w:spacing w:after="390" w:line="315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5" w:author="Unknown">
        <w:r w:rsidRPr="0055455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Значение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мужские штаны, сужающиеся книзу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ткань для обёртывания ног под лапти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кафтан с длинными узкими ру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кавами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домотканая шерстяная юбка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вида гончарных изделий, которые могли продаваться в древнерусском городе. Запишите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пряности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амфоры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кувшины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кожухи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посуда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чепцы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школа иконописи </w:t>
        </w:r>
        <w:proofErr w:type="gramStart"/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перечисленных принималась за образец у древнерусских мастеров?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латинская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итальянская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греческая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испанская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хозяйственных помещения при жилище богатого человека в Древней Руси. Запишите цифры, под которыми они указаны.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амбар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ледник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терем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горница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погреб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клети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назывались певцы и музыканты, которые развлека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 гостей на пирах?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староверы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скоморохи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пажи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шутники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правильный ответ об образе жизни верхов об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щества и основной части населения.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быт был примерно одинаков у всего общества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быт верхов общества отличался от быта основной части населения: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знать регламентировала детали быта всего населения: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основная часть населения никогда не присутствовала на праздниках, организованных знатью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женский головной убор, обычно обтяну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тый золотой тканью и украшенный жемчугом?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корона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кокошник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папаха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епанча</w:t>
        </w:r>
      </w:ins>
    </w:p>
    <w:p w:rsidR="00554559" w:rsidRPr="00554559" w:rsidRDefault="00554559" w:rsidP="00554559">
      <w:pP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55455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Ремесленник, изготавливающий украшения для жен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щин: серьги, браслеты, цепочки, — это</w:t>
        </w:r>
      </w:ins>
    </w:p>
    <w:p w:rsidR="00554559" w:rsidRPr="00554559" w:rsidRDefault="00554559" w:rsidP="00554559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гончар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ювелир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кузнец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кожевник</w:t>
        </w:r>
      </w:ins>
    </w:p>
    <w:p w:rsidR="00554559" w:rsidRPr="00554559" w:rsidRDefault="00554559" w:rsidP="00554559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55455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Повседневная жизнь населения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455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1-124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2-изба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3-3142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4-134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6-134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455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1-246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2-лучина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3-3412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4-235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6-125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55455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</w:ins>
    </w:p>
    <w:p w:rsidR="004B00BE" w:rsidRDefault="004B00BE">
      <w:bookmarkStart w:id="98" w:name="_GoBack"/>
      <w:bookmarkEnd w:id="98"/>
    </w:p>
    <w:sectPr w:rsidR="004B0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49"/>
    <w:rsid w:val="004B00BE"/>
    <w:rsid w:val="00554559"/>
    <w:rsid w:val="00F3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4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4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5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45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4559"/>
    <w:rPr>
      <w:b/>
      <w:bCs/>
    </w:rPr>
  </w:style>
  <w:style w:type="character" w:customStyle="1" w:styleId="apple-converted-space">
    <w:name w:val="apple-converted-space"/>
    <w:basedOn w:val="a0"/>
    <w:rsid w:val="00554559"/>
  </w:style>
  <w:style w:type="paragraph" w:customStyle="1" w:styleId="sertxt">
    <w:name w:val="sertxt"/>
    <w:basedOn w:val="a"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45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4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5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45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4559"/>
    <w:rPr>
      <w:b/>
      <w:bCs/>
    </w:rPr>
  </w:style>
  <w:style w:type="character" w:customStyle="1" w:styleId="apple-converted-space">
    <w:name w:val="apple-converted-space"/>
    <w:basedOn w:val="a0"/>
    <w:rsid w:val="00554559"/>
  </w:style>
  <w:style w:type="paragraph" w:customStyle="1" w:styleId="sertxt">
    <w:name w:val="sertxt"/>
    <w:basedOn w:val="a"/>
    <w:rsid w:val="00554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2034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6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2019-02-27T06:20:00Z</dcterms:created>
  <dcterms:modified xsi:type="dcterms:W3CDTF">2019-02-27T06:20:00Z</dcterms:modified>
</cp:coreProperties>
</file>